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A9" w:rsidRDefault="00C029A9" w:rsidP="009330C7">
      <w:pPr>
        <w:jc w:val="center"/>
        <w:rPr>
          <w:b/>
        </w:rPr>
      </w:pPr>
      <w:r>
        <w:rPr>
          <w:b/>
        </w:rPr>
        <w:t>Foreign Language</w:t>
      </w:r>
    </w:p>
    <w:p w:rsidR="00034644" w:rsidRDefault="00F734CB" w:rsidP="009330C7">
      <w:pPr>
        <w:jc w:val="center"/>
        <w:rPr>
          <w:b/>
        </w:rPr>
      </w:pPr>
      <w:r w:rsidRPr="00374FD2">
        <w:rPr>
          <w:b/>
        </w:rPr>
        <w:t xml:space="preserve">Daily Lesson Plan Template </w:t>
      </w:r>
    </w:p>
    <w:p w:rsidR="00034644" w:rsidRDefault="00034644" w:rsidP="009330C7">
      <w:pPr>
        <w:jc w:val="center"/>
        <w:rPr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48"/>
        <w:gridCol w:w="5040"/>
        <w:gridCol w:w="1620"/>
        <w:gridCol w:w="4968"/>
      </w:tblGrid>
      <w:tr w:rsidR="00034644">
        <w:tc>
          <w:tcPr>
            <w:tcW w:w="1548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Name</w:t>
            </w:r>
            <w:r>
              <w:t xml:space="preserve"> </w:t>
            </w:r>
            <w:r>
              <w:tab/>
            </w:r>
          </w:p>
        </w:tc>
        <w:tc>
          <w:tcPr>
            <w:tcW w:w="5040" w:type="dxa"/>
          </w:tcPr>
          <w:p w:rsidR="00034644" w:rsidRPr="003E6CE8" w:rsidRDefault="003E6CE8" w:rsidP="00034644">
            <w:pPr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Yao Huang</w:t>
            </w:r>
          </w:p>
        </w:tc>
        <w:tc>
          <w:tcPr>
            <w:tcW w:w="1620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Date</w:t>
            </w:r>
          </w:p>
        </w:tc>
        <w:tc>
          <w:tcPr>
            <w:tcW w:w="4968" w:type="dxa"/>
          </w:tcPr>
          <w:p w:rsidR="00034644" w:rsidRDefault="00034644" w:rsidP="00034644">
            <w:pPr>
              <w:rPr>
                <w:b/>
                <w:lang w:eastAsia="zh-CN"/>
              </w:rPr>
            </w:pPr>
          </w:p>
        </w:tc>
      </w:tr>
      <w:tr w:rsidR="00034644">
        <w:tc>
          <w:tcPr>
            <w:tcW w:w="1548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Class/level</w:t>
            </w:r>
          </w:p>
        </w:tc>
        <w:tc>
          <w:tcPr>
            <w:tcW w:w="5040" w:type="dxa"/>
          </w:tcPr>
          <w:p w:rsidR="00034644" w:rsidRDefault="003E6CE8" w:rsidP="00034644">
            <w:pPr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L</w:t>
            </w:r>
            <w:r>
              <w:rPr>
                <w:rFonts w:hint="eastAsia"/>
                <w:b/>
                <w:lang w:eastAsia="zh-CN"/>
              </w:rPr>
              <w:t>evel 2</w:t>
            </w:r>
          </w:p>
        </w:tc>
        <w:tc>
          <w:tcPr>
            <w:tcW w:w="1620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Unit/Theme</w:t>
            </w:r>
          </w:p>
        </w:tc>
        <w:tc>
          <w:tcPr>
            <w:tcW w:w="4968" w:type="dxa"/>
          </w:tcPr>
          <w:p w:rsidR="00034644" w:rsidRDefault="003E6CE8" w:rsidP="00034644">
            <w:pPr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 xml:space="preserve">Global </w:t>
            </w:r>
            <w:r>
              <w:rPr>
                <w:b/>
                <w:lang w:eastAsia="zh-CN"/>
              </w:rPr>
              <w:t>Challenges</w:t>
            </w:r>
          </w:p>
        </w:tc>
      </w:tr>
    </w:tbl>
    <w:p w:rsidR="00F734CB" w:rsidRDefault="00D04B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098A" w:rsidRPr="00B85803" w:rsidRDefault="00B85803">
      <w:pPr>
        <w:rPr>
          <w:b/>
        </w:rPr>
      </w:pPr>
      <w:r w:rsidRPr="00B85803">
        <w:rPr>
          <w:b/>
        </w:rPr>
        <w:t>This l</w:t>
      </w:r>
      <w:r w:rsidR="00F734CB" w:rsidRPr="00B85803">
        <w:rPr>
          <w:b/>
        </w:rPr>
        <w:t xml:space="preserve">esson addresses (check those that apply): </w:t>
      </w:r>
    </w:p>
    <w:p w:rsidR="00673CC8" w:rsidRDefault="00673CC8"/>
    <w:tbl>
      <w:tblPr>
        <w:tblStyle w:val="TableGrid"/>
        <w:tblW w:w="0" w:type="auto"/>
        <w:tblInd w:w="2088" w:type="dxa"/>
        <w:tblLook w:val="00A0" w:firstRow="1" w:lastRow="0" w:firstColumn="1" w:lastColumn="0" w:noHBand="0" w:noVBand="0"/>
      </w:tblPr>
      <w:tblGrid>
        <w:gridCol w:w="810"/>
        <w:gridCol w:w="3510"/>
        <w:gridCol w:w="540"/>
        <w:gridCol w:w="5040"/>
      </w:tblGrid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B87F48">
            <w:r w:rsidRPr="003E6CE8">
              <w:rPr>
                <w:b/>
                <w:sz w:val="36"/>
                <w:szCs w:val="36"/>
              </w:rPr>
              <w:t>×</w:t>
            </w:r>
          </w:p>
        </w:tc>
        <w:tc>
          <w:tcPr>
            <w:tcW w:w="3510" w:type="dxa"/>
            <w:vAlign w:val="center"/>
          </w:tcPr>
          <w:p w:rsidR="00673CC8" w:rsidRDefault="0021098A">
            <w:r>
              <w:t>Vocabulary Development</w:t>
            </w:r>
          </w:p>
        </w:tc>
        <w:tc>
          <w:tcPr>
            <w:tcW w:w="540" w:type="dxa"/>
            <w:vAlign w:val="center"/>
          </w:tcPr>
          <w:p w:rsidR="00673CC8" w:rsidRPr="003E6CE8" w:rsidRDefault="003E6CE8">
            <w:pPr>
              <w:rPr>
                <w:b/>
                <w:sz w:val="36"/>
                <w:szCs w:val="36"/>
                <w:lang w:eastAsia="zh-CN"/>
              </w:rPr>
            </w:pPr>
            <w:r w:rsidRPr="003E6CE8">
              <w:rPr>
                <w:b/>
                <w:sz w:val="36"/>
                <w:szCs w:val="36"/>
              </w:rPr>
              <w:t>×</w:t>
            </w:r>
          </w:p>
        </w:tc>
        <w:tc>
          <w:tcPr>
            <w:tcW w:w="5040" w:type="dxa"/>
            <w:vAlign w:val="center"/>
          </w:tcPr>
          <w:p w:rsidR="00673CC8" w:rsidRDefault="0021098A">
            <w:r>
              <w:t>Interpretive Mode – Listening or Reading</w:t>
            </w:r>
          </w:p>
        </w:tc>
      </w:tr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673CC8"/>
        </w:tc>
        <w:tc>
          <w:tcPr>
            <w:tcW w:w="3510" w:type="dxa"/>
            <w:vAlign w:val="center"/>
          </w:tcPr>
          <w:p w:rsidR="00673CC8" w:rsidRDefault="0021098A">
            <w:r>
              <w:t>Language Structure/Grammar</w:t>
            </w:r>
          </w:p>
        </w:tc>
        <w:tc>
          <w:tcPr>
            <w:tcW w:w="540" w:type="dxa"/>
            <w:vAlign w:val="center"/>
          </w:tcPr>
          <w:p w:rsidR="00673CC8" w:rsidRDefault="00B87F48">
            <w:r w:rsidRPr="003E6CE8">
              <w:rPr>
                <w:b/>
                <w:sz w:val="36"/>
                <w:szCs w:val="36"/>
              </w:rPr>
              <w:t>×</w:t>
            </w:r>
          </w:p>
        </w:tc>
        <w:tc>
          <w:tcPr>
            <w:tcW w:w="5040" w:type="dxa"/>
            <w:vAlign w:val="center"/>
          </w:tcPr>
          <w:p w:rsidR="00673CC8" w:rsidRDefault="0021098A">
            <w:r>
              <w:t>Interpersonal Mode - Speaking</w:t>
            </w:r>
          </w:p>
        </w:tc>
      </w:tr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B87F48">
            <w:r w:rsidRPr="003E6CE8">
              <w:rPr>
                <w:b/>
                <w:sz w:val="36"/>
                <w:szCs w:val="36"/>
              </w:rPr>
              <w:t>×</w:t>
            </w:r>
          </w:p>
        </w:tc>
        <w:tc>
          <w:tcPr>
            <w:tcW w:w="3510" w:type="dxa"/>
            <w:vAlign w:val="center"/>
          </w:tcPr>
          <w:p w:rsidR="00673CC8" w:rsidRDefault="0021098A">
            <w:r>
              <w:t>Culture Concept</w:t>
            </w:r>
          </w:p>
        </w:tc>
        <w:tc>
          <w:tcPr>
            <w:tcW w:w="540" w:type="dxa"/>
            <w:vAlign w:val="center"/>
          </w:tcPr>
          <w:p w:rsidR="00673CC8" w:rsidRDefault="00673CC8"/>
        </w:tc>
        <w:tc>
          <w:tcPr>
            <w:tcW w:w="5040" w:type="dxa"/>
            <w:vAlign w:val="center"/>
          </w:tcPr>
          <w:p w:rsidR="00673CC8" w:rsidRDefault="0021098A">
            <w:r>
              <w:t>Presentational Mode – Speaking or Writing</w:t>
            </w:r>
          </w:p>
        </w:tc>
      </w:tr>
    </w:tbl>
    <w:p w:rsidR="00034644" w:rsidRDefault="00034644" w:rsidP="0021098A">
      <w:r>
        <w:tab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92"/>
        <w:gridCol w:w="7506"/>
      </w:tblGrid>
      <w:tr w:rsidR="00CD7316">
        <w:trPr>
          <w:trHeight w:val="576"/>
        </w:trPr>
        <w:tc>
          <w:tcPr>
            <w:tcW w:w="4392" w:type="dxa"/>
            <w:vMerge w:val="restart"/>
            <w:vAlign w:val="center"/>
          </w:tcPr>
          <w:p w:rsidR="00CD7316" w:rsidRDefault="00CD7316" w:rsidP="00034644">
            <w:r w:rsidRPr="00B85803">
              <w:rPr>
                <w:b/>
              </w:rPr>
              <w:t>Functional Language Goal(s):</w:t>
            </w:r>
          </w:p>
        </w:tc>
        <w:tc>
          <w:tcPr>
            <w:tcW w:w="7506" w:type="dxa"/>
            <w:vAlign w:val="center"/>
          </w:tcPr>
          <w:p w:rsidR="00CD7316" w:rsidRPr="000F4DE6" w:rsidRDefault="00CD7316" w:rsidP="006E0494">
            <w:pPr>
              <w:rPr>
                <w:lang w:eastAsia="zh-CN"/>
              </w:rPr>
            </w:pPr>
            <w:r>
              <w:t>•</w:t>
            </w:r>
            <w:r>
              <w:rPr>
                <w:rFonts w:hint="eastAsia"/>
                <w:lang w:eastAsia="zh-CN"/>
              </w:rPr>
              <w:t xml:space="preserve"> Students will be able </w:t>
            </w:r>
            <w:r w:rsidR="000F4DE6">
              <w:rPr>
                <w:rFonts w:hint="eastAsia"/>
                <w:lang w:eastAsia="zh-CN"/>
              </w:rPr>
              <w:t xml:space="preserve">to </w:t>
            </w:r>
            <w:r w:rsidR="00493843">
              <w:rPr>
                <w:rFonts w:hint="eastAsia"/>
                <w:lang w:eastAsia="zh-CN"/>
              </w:rPr>
              <w:t>name various pollutions</w:t>
            </w:r>
            <w:r w:rsidR="00EC18BB">
              <w:rPr>
                <w:rFonts w:hint="eastAsia"/>
                <w:lang w:eastAsia="zh-CN"/>
              </w:rPr>
              <w:t xml:space="preserve"> and exchange information related to pollution in Chinese</w:t>
            </w:r>
            <w:r w:rsidR="000F4DE6">
              <w:rPr>
                <w:rFonts w:hint="eastAsia"/>
                <w:lang w:eastAsia="zh-CN"/>
              </w:rPr>
              <w:t>.</w:t>
            </w:r>
          </w:p>
        </w:tc>
      </w:tr>
      <w:tr w:rsidR="000F4DE6">
        <w:trPr>
          <w:trHeight w:val="576"/>
        </w:trPr>
        <w:tc>
          <w:tcPr>
            <w:tcW w:w="4392" w:type="dxa"/>
            <w:vMerge/>
          </w:tcPr>
          <w:p w:rsidR="000F4DE6" w:rsidRDefault="000F4DE6" w:rsidP="0021098A"/>
        </w:tc>
        <w:tc>
          <w:tcPr>
            <w:tcW w:w="7506" w:type="dxa"/>
            <w:vAlign w:val="center"/>
          </w:tcPr>
          <w:p w:rsidR="000F4DE6" w:rsidRDefault="000F4DE6" w:rsidP="00EC18BB">
            <w:r>
              <w:t>•</w:t>
            </w:r>
            <w:r>
              <w:rPr>
                <w:rFonts w:hint="eastAsia"/>
                <w:lang w:eastAsia="zh-CN"/>
              </w:rPr>
              <w:t xml:space="preserve"> Students will be able to </w:t>
            </w:r>
            <w:r w:rsidR="00EC18BB">
              <w:rPr>
                <w:rFonts w:hint="eastAsia"/>
                <w:lang w:eastAsia="zh-CN"/>
              </w:rPr>
              <w:t>understand Chinese perspectives towards environment issues.</w:t>
            </w:r>
          </w:p>
        </w:tc>
      </w:tr>
    </w:tbl>
    <w:p w:rsidR="00673CC8" w:rsidRDefault="00673CC8" w:rsidP="00F734CB">
      <w:pPr>
        <w:rPr>
          <w:lang w:eastAsia="zh-CN"/>
        </w:rPr>
        <w:sectPr w:rsidR="00673CC8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:rsidR="00277876" w:rsidRDefault="00277876" w:rsidP="00F734CB">
      <w:pPr>
        <w:rPr>
          <w:lang w:eastAsia="zh-CN"/>
        </w:rPr>
      </w:pPr>
    </w:p>
    <w:tbl>
      <w:tblPr>
        <w:tblStyle w:val="TableGrid"/>
        <w:tblW w:w="13158" w:type="dxa"/>
        <w:tblLayout w:type="fixed"/>
        <w:tblLook w:val="00A0" w:firstRow="1" w:lastRow="0" w:firstColumn="1" w:lastColumn="0" w:noHBand="0" w:noVBand="0"/>
      </w:tblPr>
      <w:tblGrid>
        <w:gridCol w:w="2866"/>
        <w:gridCol w:w="2896"/>
        <w:gridCol w:w="2896"/>
        <w:gridCol w:w="1080"/>
        <w:gridCol w:w="1260"/>
        <w:gridCol w:w="2160"/>
      </w:tblGrid>
      <w:tr w:rsidR="00EB484A" w:rsidRPr="00C82CA3">
        <w:trPr>
          <w:cantSplit/>
          <w:trHeight w:val="1360"/>
        </w:trPr>
        <w:tc>
          <w:tcPr>
            <w:tcW w:w="2866" w:type="dxa"/>
            <w:vMerge w:val="restart"/>
          </w:tcPr>
          <w:p w:rsidR="00EB484A" w:rsidRDefault="00EB484A" w:rsidP="00F734CB"/>
        </w:tc>
        <w:tc>
          <w:tcPr>
            <w:tcW w:w="5792" w:type="dxa"/>
            <w:gridSpan w:val="2"/>
            <w:vAlign w:val="center"/>
          </w:tcPr>
          <w:p w:rsidR="00EB484A" w:rsidRPr="00EB484A" w:rsidRDefault="00EB484A" w:rsidP="00EB484A">
            <w:pPr>
              <w:jc w:val="center"/>
              <w:rPr>
                <w:b/>
              </w:rPr>
            </w:pPr>
            <w:r w:rsidRPr="00C82CA3">
              <w:rPr>
                <w:b/>
              </w:rPr>
              <w:t>Procedures</w:t>
            </w:r>
          </w:p>
          <w:p w:rsidR="00EB484A" w:rsidRPr="00AE16DB" w:rsidRDefault="00EB484A" w:rsidP="00F734CB">
            <w:pPr>
              <w:rPr>
                <w:sz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B484A" w:rsidRDefault="00EB484A" w:rsidP="00C82CA3">
            <w:pPr>
              <w:jc w:val="center"/>
              <w:rPr>
                <w:b/>
              </w:rPr>
            </w:pPr>
            <w:r>
              <w:rPr>
                <w:b/>
              </w:rPr>
              <w:t xml:space="preserve">Mode </w:t>
            </w:r>
          </w:p>
          <w:p w:rsidR="00EB484A" w:rsidRPr="00C82CA3" w:rsidRDefault="00EB484A" w:rsidP="00C82CA3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EB484A" w:rsidRDefault="00EB484A" w:rsidP="00EB484A">
            <w:pPr>
              <w:jc w:val="center"/>
              <w:rPr>
                <w:b/>
              </w:rPr>
            </w:pPr>
            <w:r w:rsidRPr="00C82CA3">
              <w:rPr>
                <w:b/>
              </w:rPr>
              <w:t>Time</w:t>
            </w:r>
          </w:p>
          <w:p w:rsidR="00EB484A" w:rsidRDefault="00EB484A" w:rsidP="00EB484A">
            <w:pPr>
              <w:jc w:val="center"/>
              <w:rPr>
                <w:b/>
              </w:rPr>
            </w:pPr>
          </w:p>
          <w:p w:rsidR="00EB484A" w:rsidRPr="00CE2C03" w:rsidRDefault="00EB484A" w:rsidP="00EB48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How much time will you spend throughout the class, if not all at one time?</w:t>
            </w:r>
          </w:p>
        </w:tc>
        <w:tc>
          <w:tcPr>
            <w:tcW w:w="2160" w:type="dxa"/>
            <w:vMerge w:val="restart"/>
          </w:tcPr>
          <w:p w:rsidR="00EB484A" w:rsidRPr="00C82CA3" w:rsidRDefault="00EB484A" w:rsidP="00C82CA3">
            <w:pPr>
              <w:jc w:val="center"/>
              <w:rPr>
                <w:b/>
              </w:rPr>
            </w:pPr>
            <w:r w:rsidRPr="00C82CA3">
              <w:rPr>
                <w:b/>
              </w:rPr>
              <w:t>Materials</w:t>
            </w:r>
            <w:r>
              <w:rPr>
                <w:b/>
              </w:rPr>
              <w:t>/</w:t>
            </w:r>
          </w:p>
          <w:p w:rsidR="00EB484A" w:rsidRPr="00C82CA3" w:rsidRDefault="00EB484A" w:rsidP="00C82CA3">
            <w:pPr>
              <w:jc w:val="center"/>
              <w:rPr>
                <w:b/>
              </w:rPr>
            </w:pPr>
            <w:r w:rsidRPr="00C82CA3">
              <w:rPr>
                <w:b/>
              </w:rPr>
              <w:t>Resources</w:t>
            </w:r>
            <w:r>
              <w:rPr>
                <w:b/>
              </w:rPr>
              <w:t>/</w:t>
            </w:r>
          </w:p>
          <w:p w:rsidR="00EB484A" w:rsidRDefault="00EB484A" w:rsidP="00AE16DB">
            <w:pPr>
              <w:jc w:val="center"/>
              <w:rPr>
                <w:b/>
              </w:rPr>
            </w:pPr>
            <w:r w:rsidRPr="00C82CA3">
              <w:rPr>
                <w:b/>
              </w:rPr>
              <w:t>Technology</w:t>
            </w:r>
          </w:p>
          <w:p w:rsidR="00EB484A" w:rsidRPr="00AE16DB" w:rsidRDefault="00EB484A" w:rsidP="00EB48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Be specific. What publisher produced materials will you use? What materials will you develop? What materials will you bring in from other sources?</w:t>
            </w:r>
          </w:p>
        </w:tc>
      </w:tr>
      <w:tr w:rsidR="00EB484A" w:rsidRPr="00C82CA3">
        <w:trPr>
          <w:cantSplit/>
          <w:trHeight w:val="1360"/>
        </w:trPr>
        <w:tc>
          <w:tcPr>
            <w:tcW w:w="2866" w:type="dxa"/>
            <w:vMerge/>
          </w:tcPr>
          <w:p w:rsidR="00EB484A" w:rsidRDefault="00EB484A" w:rsidP="00F734CB"/>
        </w:tc>
        <w:tc>
          <w:tcPr>
            <w:tcW w:w="2896" w:type="dxa"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  <w:r w:rsidRPr="00EB484A">
              <w:rPr>
                <w:b/>
                <w:sz w:val="20"/>
              </w:rPr>
              <w:t>What will you do as the teacher?</w:t>
            </w:r>
          </w:p>
        </w:tc>
        <w:tc>
          <w:tcPr>
            <w:tcW w:w="2896" w:type="dxa"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  <w:r w:rsidRPr="00EB484A">
              <w:rPr>
                <w:b/>
                <w:sz w:val="20"/>
              </w:rPr>
              <w:t>What will students do?</w:t>
            </w:r>
          </w:p>
        </w:tc>
        <w:tc>
          <w:tcPr>
            <w:tcW w:w="1080" w:type="dxa"/>
            <w:vMerge/>
            <w:vAlign w:val="center"/>
          </w:tcPr>
          <w:p w:rsidR="00EB484A" w:rsidRDefault="00EB484A" w:rsidP="00C82CA3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</w:p>
        </w:tc>
        <w:tc>
          <w:tcPr>
            <w:tcW w:w="2160" w:type="dxa"/>
            <w:vMerge/>
          </w:tcPr>
          <w:p w:rsidR="00EB484A" w:rsidRPr="00C82CA3" w:rsidRDefault="00EB484A" w:rsidP="00C82CA3">
            <w:pPr>
              <w:jc w:val="center"/>
              <w:rPr>
                <w:b/>
              </w:rPr>
            </w:pP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lastRenderedPageBreak/>
              <w:t>Anticipatory Set</w:t>
            </w:r>
            <w:r>
              <w:rPr>
                <w:b/>
              </w:rPr>
              <w:t xml:space="preserve"> </w:t>
            </w:r>
            <w:r>
              <w:t>-</w:t>
            </w:r>
          </w:p>
          <w:p w:rsidR="00EB484A" w:rsidRDefault="00EB484A" w:rsidP="00F734CB">
            <w:r>
              <w:t>get students’ attention, state objectives, warm-up connected to lesson goals</w:t>
            </w:r>
          </w:p>
        </w:tc>
        <w:tc>
          <w:tcPr>
            <w:tcW w:w="2896" w:type="dxa"/>
            <w:shd w:val="clear" w:color="auto" w:fill="auto"/>
          </w:tcPr>
          <w:p w:rsidR="00283913" w:rsidRPr="00BB6F50" w:rsidRDefault="00283913" w:rsidP="00283913">
            <w:pPr>
              <w:rPr>
                <w:rFonts w:hint="eastAsia"/>
                <w:lang w:eastAsia="zh-CN"/>
              </w:rPr>
            </w:pPr>
            <w:r>
              <w:rPr>
                <w:rFonts w:ascii="Times" w:hAnsi="Times"/>
                <w:color w:val="000000"/>
                <w:szCs w:val="20"/>
                <w:lang w:eastAsia="zh-CN"/>
              </w:rPr>
              <w:t>T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he </w:t>
            </w:r>
            <w:r w:rsidR="00994BA1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teacher </w:t>
            </w:r>
            <w:r w:rsidR="00CE41F3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displays a video </w:t>
            </w:r>
            <w:r>
              <w:rPr>
                <w:rFonts w:ascii="Times" w:hAnsi="Times"/>
                <w:color w:val="000000"/>
                <w:szCs w:val="20"/>
              </w:rPr>
              <w:t xml:space="preserve">to </w:t>
            </w:r>
            <w:r w:rsidR="00FC1A9A">
              <w:rPr>
                <w:rFonts w:ascii="Times" w:hAnsi="Times" w:hint="eastAsia"/>
                <w:color w:val="000000"/>
                <w:szCs w:val="20"/>
                <w:lang w:eastAsia="zh-CN"/>
              </w:rPr>
              <w:t>show the serious environment pollution in China.</w:t>
            </w:r>
            <w:r w:rsidR="00BB6F50">
              <w:t xml:space="preserve"> </w:t>
            </w:r>
            <w:r w:rsidR="00991A12">
              <w:rPr>
                <w:rFonts w:hint="eastAsia"/>
                <w:lang w:eastAsia="zh-CN"/>
              </w:rPr>
              <w:t>(</w:t>
            </w:r>
            <w:hyperlink r:id="rId6" w:anchor="story3" w:history="1">
              <w:r w:rsidR="00991A12" w:rsidRPr="00C93698">
                <w:rPr>
                  <w:rStyle w:val="Hyperlink"/>
                </w:rPr>
                <w:t>http://www.nytimes.com/interactive/2007/08/26/world/asia/choking_on_growth.html#story3</w:t>
              </w:r>
            </w:hyperlink>
            <w:r w:rsidR="00991A12">
              <w:rPr>
                <w:rFonts w:hint="eastAsia"/>
                <w:lang w:eastAsia="zh-CN"/>
              </w:rPr>
              <w:t>)</w:t>
            </w:r>
          </w:p>
          <w:p w:rsidR="00EB484A" w:rsidRPr="00873F97" w:rsidRDefault="00EB484A" w:rsidP="00EB484A">
            <w:pPr>
              <w:rPr>
                <w:i/>
                <w:sz w:val="20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Default="00283913" w:rsidP="009C69B8">
            <w:pPr>
              <w:rPr>
                <w:lang w:eastAsia="zh-CN"/>
              </w:rPr>
            </w:pPr>
            <w:r>
              <w:rPr>
                <w:rFonts w:ascii="Times" w:hAnsi="Times"/>
                <w:color w:val="000000"/>
                <w:szCs w:val="20"/>
                <w:lang w:eastAsia="zh-CN"/>
              </w:rPr>
              <w:t>S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tudents </w:t>
            </w:r>
            <w:r w:rsidR="00FC1A9A">
              <w:rPr>
                <w:rFonts w:ascii="Times" w:hAnsi="Times"/>
                <w:color w:val="000000"/>
                <w:szCs w:val="20"/>
                <w:lang w:eastAsia="zh-CN"/>
              </w:rPr>
              <w:t>brainstorm</w:t>
            </w:r>
            <w:r w:rsidR="00FC1A9A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 the</w:t>
            </w:r>
            <w:r w:rsidR="007B7E1E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 names of</w:t>
            </w:r>
            <w:r w:rsidR="00FC1A9A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 various pollution</w:t>
            </w:r>
            <w:r w:rsidR="007B7E1E">
              <w:rPr>
                <w:rFonts w:ascii="Times" w:hAnsi="Times" w:hint="eastAsia"/>
                <w:color w:val="000000"/>
                <w:szCs w:val="20"/>
                <w:lang w:eastAsia="zh-CN"/>
              </w:rPr>
              <w:t>s.</w:t>
            </w:r>
            <w:ins w:id="0" w:author="Terrill Laura" w:date="2011-03-14T10:02:00Z">
              <w:r w:rsidR="00313B59">
                <w:rPr>
                  <w:rFonts w:ascii="Times" w:hAnsi="Times"/>
                  <w:color w:val="000000"/>
                  <w:szCs w:val="20"/>
                  <w:lang w:eastAsia="zh-CN"/>
                </w:rPr>
                <w:t xml:space="preserve"> </w:t>
              </w:r>
            </w:ins>
            <w:bookmarkStart w:id="1" w:name="_GoBack"/>
            <w:bookmarkEnd w:id="1"/>
          </w:p>
        </w:tc>
        <w:tc>
          <w:tcPr>
            <w:tcW w:w="1080" w:type="dxa"/>
          </w:tcPr>
          <w:p w:rsidR="00EB484A" w:rsidRDefault="007B7E1E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interpretive</w:t>
            </w:r>
          </w:p>
        </w:tc>
        <w:tc>
          <w:tcPr>
            <w:tcW w:w="1260" w:type="dxa"/>
          </w:tcPr>
          <w:p w:rsidR="00EB484A" w:rsidRDefault="00C40C03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5 </w:t>
            </w:r>
            <w:r w:rsidR="0083233F">
              <w:rPr>
                <w:rFonts w:hint="eastAsia"/>
                <w:lang w:eastAsia="zh-CN"/>
              </w:rPr>
              <w:t>min</w:t>
            </w:r>
          </w:p>
        </w:tc>
        <w:tc>
          <w:tcPr>
            <w:tcW w:w="2160" w:type="dxa"/>
          </w:tcPr>
          <w:p w:rsidR="00EB484A" w:rsidRDefault="00283913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A</w:t>
            </w:r>
            <w:r>
              <w:rPr>
                <w:rFonts w:hint="eastAsia"/>
                <w:lang w:eastAsia="zh-CN"/>
              </w:rPr>
              <w:t xml:space="preserve"> set of pictures, from baidu.com</w:t>
            </w: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lastRenderedPageBreak/>
              <w:t>Providing Input</w:t>
            </w:r>
            <w:r>
              <w:t xml:space="preserve">  - engaging learners, teaching new concepts</w:t>
            </w:r>
          </w:p>
        </w:tc>
        <w:tc>
          <w:tcPr>
            <w:tcW w:w="2896" w:type="dxa"/>
            <w:shd w:val="clear" w:color="auto" w:fill="auto"/>
          </w:tcPr>
          <w:p w:rsidR="00EC18BB" w:rsidRDefault="00EC18BB" w:rsidP="007B7E1E">
            <w:pPr>
              <w:rPr>
                <w:lang w:eastAsia="zh-CN"/>
              </w:rPr>
            </w:pPr>
          </w:p>
          <w:p w:rsidR="00EC18BB" w:rsidRDefault="00533A70" w:rsidP="007B7E1E">
            <w:pPr>
              <w:rPr>
                <w:lang w:eastAsia="zh-CN"/>
              </w:rPr>
            </w:pPr>
            <w:r>
              <w:rPr>
                <w:lang w:eastAsia="zh-CN"/>
              </w:rPr>
              <w:t>T</w:t>
            </w:r>
            <w:r>
              <w:rPr>
                <w:rFonts w:hint="eastAsia"/>
                <w:lang w:eastAsia="zh-CN"/>
              </w:rPr>
              <w:t xml:space="preserve">he </w:t>
            </w:r>
            <w:r>
              <w:rPr>
                <w:lang w:eastAsia="zh-CN"/>
              </w:rPr>
              <w:t>teacher brings</w:t>
            </w:r>
            <w:r>
              <w:rPr>
                <w:rFonts w:hint="eastAsia"/>
                <w:lang w:eastAsia="zh-CN"/>
              </w:rPr>
              <w:t xml:space="preserve"> in some authentic information on how the Chinese feel about environmental issues and also statistics showing that several pollutions in China are getting worse. </w:t>
            </w:r>
          </w:p>
          <w:p w:rsidR="00533A70" w:rsidRDefault="00533A70" w:rsidP="007B7E1E">
            <w:pPr>
              <w:rPr>
                <w:lang w:eastAsia="zh-CN"/>
              </w:rPr>
            </w:pPr>
          </w:p>
          <w:p w:rsidR="00533A70" w:rsidRDefault="00533A70" w:rsidP="007B7E1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The t</w:t>
            </w:r>
            <w:r w:rsidR="00756D00">
              <w:rPr>
                <w:rFonts w:hint="eastAsia"/>
                <w:lang w:eastAsia="zh-CN"/>
              </w:rPr>
              <w:t xml:space="preserve">eacher presents and explains </w:t>
            </w:r>
            <w:r>
              <w:rPr>
                <w:rFonts w:hint="eastAsia"/>
                <w:lang w:eastAsia="zh-CN"/>
              </w:rPr>
              <w:t>environmental logo</w:t>
            </w:r>
            <w:r w:rsidR="00756D00">
              <w:rPr>
                <w:rFonts w:hint="eastAsia"/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 xml:space="preserve"> found in China.</w:t>
            </w:r>
            <w:r w:rsidR="00756D00">
              <w:rPr>
                <w:rFonts w:hint="eastAsia"/>
                <w:lang w:eastAsia="zh-CN"/>
              </w:rPr>
              <w:t xml:space="preserve"> </w:t>
            </w:r>
            <w:r w:rsidR="00756D00">
              <w:rPr>
                <w:lang w:eastAsia="zh-CN"/>
              </w:rPr>
              <w:t>T</w:t>
            </w:r>
            <w:r w:rsidR="00756D00">
              <w:rPr>
                <w:rFonts w:hint="eastAsia"/>
                <w:lang w:eastAsia="zh-CN"/>
              </w:rPr>
              <w:t xml:space="preserve">he </w:t>
            </w:r>
            <w:r w:rsidR="00756D00">
              <w:rPr>
                <w:lang w:eastAsia="zh-CN"/>
              </w:rPr>
              <w:t>teacher also models</w:t>
            </w:r>
            <w:r w:rsidR="00756D00">
              <w:rPr>
                <w:rFonts w:hint="eastAsia"/>
                <w:lang w:eastAsia="zh-CN"/>
              </w:rPr>
              <w:t xml:space="preserve"> a conversation using one of the logos. (</w:t>
            </w:r>
            <w:r w:rsidR="003B2383">
              <w:rPr>
                <w:lang w:eastAsia="zh-CN"/>
              </w:rPr>
              <w:t>Guided</w:t>
            </w:r>
            <w:r w:rsidR="003B2383">
              <w:rPr>
                <w:rFonts w:hint="eastAsia"/>
                <w:lang w:eastAsia="zh-CN"/>
              </w:rPr>
              <w:t xml:space="preserve"> conversation: </w:t>
            </w:r>
            <w:r w:rsidR="00756D00">
              <w:rPr>
                <w:rFonts w:hint="eastAsia"/>
                <w:lang w:eastAsia="zh-CN"/>
              </w:rPr>
              <w:t>这个标识的名字叫做节约能源。我喜欢这个标识。因为我认为在这个标识里，手代表节约，火代表能源，心的形状代表用心去节约能源。所以，我喜欢这个标识。</w:t>
            </w:r>
            <w:r w:rsidR="00756D00">
              <w:rPr>
                <w:rFonts w:hint="eastAsia"/>
                <w:noProof/>
                <w:lang w:eastAsia="zh-CN"/>
              </w:rPr>
              <w:drawing>
                <wp:inline distT="0" distB="0" distL="0" distR="0">
                  <wp:extent cx="596840" cy="4699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amed1301507559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84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56D00">
              <w:rPr>
                <w:rFonts w:hint="eastAsia"/>
                <w:lang w:eastAsia="zh-CN"/>
              </w:rPr>
              <w:t>)</w:t>
            </w:r>
          </w:p>
        </w:tc>
        <w:tc>
          <w:tcPr>
            <w:tcW w:w="2896" w:type="dxa"/>
            <w:shd w:val="clear" w:color="auto" w:fill="auto"/>
          </w:tcPr>
          <w:p w:rsidR="00764E36" w:rsidRDefault="00764E36" w:rsidP="007B7E1E">
            <w:pPr>
              <w:rPr>
                <w:lang w:eastAsia="zh-CN"/>
              </w:rPr>
            </w:pPr>
          </w:p>
          <w:p w:rsidR="00764E36" w:rsidRDefault="00764E36" w:rsidP="00764E36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tudents work as a group to compare China</w:t>
            </w:r>
            <w:r>
              <w:rPr>
                <w:lang w:eastAsia="zh-CN"/>
              </w:rPr>
              <w:t>’</w:t>
            </w:r>
            <w:r>
              <w:rPr>
                <w:rFonts w:hint="eastAsia"/>
                <w:lang w:eastAsia="zh-CN"/>
              </w:rPr>
              <w:t xml:space="preserve">s current situation with the situation in </w:t>
            </w:r>
            <w:r>
              <w:rPr>
                <w:lang w:eastAsia="zh-CN"/>
              </w:rPr>
              <w:t>their</w:t>
            </w:r>
            <w:r>
              <w:rPr>
                <w:rFonts w:hint="eastAsia"/>
                <w:lang w:eastAsia="zh-CN"/>
              </w:rPr>
              <w:t xml:space="preserve"> own country. </w:t>
            </w: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 xml:space="preserve">tudents explore and </w:t>
            </w:r>
            <w:r>
              <w:rPr>
                <w:lang w:eastAsia="zh-CN"/>
              </w:rPr>
              <w:t>discuss</w:t>
            </w:r>
            <w:r>
              <w:rPr>
                <w:rFonts w:hint="eastAsia"/>
                <w:lang w:eastAsia="zh-CN"/>
              </w:rPr>
              <w:t xml:space="preserve"> the reasons that caused to the serious pollution in China.</w:t>
            </w:r>
          </w:p>
          <w:p w:rsidR="00764E36" w:rsidRDefault="00764E36" w:rsidP="00764E36">
            <w:pPr>
              <w:rPr>
                <w:lang w:eastAsia="zh-CN"/>
              </w:rPr>
            </w:pPr>
          </w:p>
          <w:p w:rsidR="00764E36" w:rsidRDefault="00764E36" w:rsidP="00764E36">
            <w:pPr>
              <w:rPr>
                <w:lang w:eastAsia="zh-CN"/>
              </w:rPr>
            </w:pPr>
          </w:p>
          <w:p w:rsidR="00764E36" w:rsidRDefault="00764E36" w:rsidP="00764E3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Students take notes during the time.</w:t>
            </w:r>
          </w:p>
          <w:p w:rsidR="00764E36" w:rsidRDefault="00764E36" w:rsidP="00764E36">
            <w:pPr>
              <w:rPr>
                <w:lang w:eastAsia="zh-CN"/>
              </w:rPr>
            </w:pPr>
          </w:p>
          <w:p w:rsidR="00764E36" w:rsidRDefault="00764E36" w:rsidP="00764E36">
            <w:pPr>
              <w:rPr>
                <w:lang w:eastAsia="zh-CN"/>
              </w:rPr>
            </w:pPr>
          </w:p>
        </w:tc>
        <w:tc>
          <w:tcPr>
            <w:tcW w:w="1080" w:type="dxa"/>
          </w:tcPr>
          <w:p w:rsidR="00EB484A" w:rsidRDefault="00764E36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I</w:t>
            </w:r>
            <w:r>
              <w:rPr>
                <w:rFonts w:hint="eastAsia"/>
                <w:lang w:eastAsia="zh-CN"/>
              </w:rPr>
              <w:t xml:space="preserve">nterpersonal &amp; </w:t>
            </w:r>
            <w:r w:rsidR="000F4DE6">
              <w:rPr>
                <w:rFonts w:hint="eastAsia"/>
                <w:lang w:eastAsia="zh-CN"/>
              </w:rPr>
              <w:t>interpretive</w:t>
            </w:r>
          </w:p>
        </w:tc>
        <w:tc>
          <w:tcPr>
            <w:tcW w:w="1260" w:type="dxa"/>
          </w:tcPr>
          <w:p w:rsidR="00EB484A" w:rsidRDefault="00764E36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 w:rsidR="003B2383">
              <w:rPr>
                <w:rFonts w:hint="eastAsia"/>
                <w:lang w:eastAsia="zh-CN"/>
              </w:rPr>
              <w:t xml:space="preserve">5 </w:t>
            </w:r>
            <w:r w:rsidR="0083233F">
              <w:rPr>
                <w:rFonts w:hint="eastAsia"/>
                <w:lang w:eastAsia="zh-CN"/>
              </w:rPr>
              <w:t>min</w:t>
            </w:r>
          </w:p>
        </w:tc>
        <w:tc>
          <w:tcPr>
            <w:tcW w:w="2160" w:type="dxa"/>
          </w:tcPr>
          <w:p w:rsidR="00EB484A" w:rsidRDefault="00994BA1" w:rsidP="00CE41F3">
            <w:pPr>
              <w:rPr>
                <w:lang w:eastAsia="zh-CN"/>
              </w:rPr>
            </w:pPr>
            <w:r>
              <w:rPr>
                <w:lang w:eastAsia="zh-CN"/>
              </w:rPr>
              <w:t>PowerPoint</w:t>
            </w:r>
            <w:r w:rsidR="00CE41F3">
              <w:rPr>
                <w:rFonts w:hint="eastAsia"/>
                <w:lang w:eastAsia="zh-CN"/>
              </w:rPr>
              <w:t>, flash cards</w:t>
            </w:r>
            <w:r w:rsidR="00023E8E"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eastAsia="zh-CN"/>
              </w:rPr>
              <w:t xml:space="preserve"> </w:t>
            </w: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C56490">
            <w:r w:rsidRPr="009330C7">
              <w:rPr>
                <w:b/>
              </w:rPr>
              <w:lastRenderedPageBreak/>
              <w:t>Guided P</w:t>
            </w:r>
            <w:r w:rsidR="00C56490">
              <w:rPr>
                <w:b/>
              </w:rPr>
              <w:t>articipation</w:t>
            </w:r>
            <w:r>
              <w:t xml:space="preserve"> – student output leading to meaningful interaction</w:t>
            </w:r>
          </w:p>
        </w:tc>
        <w:tc>
          <w:tcPr>
            <w:tcW w:w="2896" w:type="dxa"/>
            <w:shd w:val="clear" w:color="auto" w:fill="auto"/>
          </w:tcPr>
          <w:p w:rsidR="00D8022A" w:rsidRDefault="00D8022A" w:rsidP="00313B59">
            <w:pPr>
              <w:rPr>
                <w:lang w:eastAsia="zh-CN"/>
              </w:rPr>
            </w:pPr>
            <w:r>
              <w:t>•</w:t>
            </w:r>
            <w:r>
              <w:rPr>
                <w:rFonts w:hint="eastAsia"/>
                <w:lang w:eastAsia="zh-CN"/>
              </w:rPr>
              <w:t xml:space="preserve"> </w:t>
            </w:r>
            <w:r w:rsidR="00CE41F3">
              <w:rPr>
                <w:lang w:eastAsia="zh-CN"/>
              </w:rPr>
              <w:t>The</w:t>
            </w:r>
            <w:r w:rsidR="00CE41F3">
              <w:rPr>
                <w:rFonts w:hint="eastAsia"/>
                <w:lang w:eastAsia="zh-CN"/>
              </w:rPr>
              <w:t xml:space="preserve"> teacher gives each group (2-3 people) different environmental logos found in China.</w:t>
            </w:r>
            <w:ins w:id="2" w:author="Terrill Laura" w:date="2011-03-14T09:53:00Z">
              <w:r w:rsidR="00313B59">
                <w:rPr>
                  <w:lang w:eastAsia="zh-CN"/>
                </w:rPr>
                <w:t xml:space="preserve"> </w:t>
              </w:r>
            </w:ins>
          </w:p>
        </w:tc>
        <w:tc>
          <w:tcPr>
            <w:tcW w:w="2896" w:type="dxa"/>
            <w:shd w:val="clear" w:color="auto" w:fill="auto"/>
          </w:tcPr>
          <w:p w:rsidR="00CE41F3" w:rsidRDefault="00023E8E" w:rsidP="003B2383">
            <w:pPr>
              <w:rPr>
                <w:lang w:eastAsia="zh-CN"/>
              </w:rPr>
            </w:pPr>
            <w:r>
              <w:rPr>
                <w:rFonts w:ascii="Times" w:hAnsi="Times"/>
                <w:color w:val="000000"/>
                <w:szCs w:val="20"/>
              </w:rPr>
              <w:t xml:space="preserve">Students </w:t>
            </w:r>
            <w:r w:rsidR="00CE41F3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work as a group to discuss the </w:t>
            </w:r>
            <w:r w:rsidR="003B2383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logo according to the guided conversation. </w:t>
            </w:r>
          </w:p>
          <w:p w:rsidR="00CE41F3" w:rsidRDefault="00CE41F3" w:rsidP="00756D00">
            <w:pPr>
              <w:rPr>
                <w:lang w:eastAsia="zh-CN"/>
              </w:rPr>
            </w:pPr>
          </w:p>
          <w:p w:rsidR="003B2383" w:rsidRDefault="003B2383" w:rsidP="00756D00">
            <w:pPr>
              <w:rPr>
                <w:lang w:eastAsia="zh-CN"/>
              </w:rPr>
            </w:pP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ach student need to write down at least three sentences related to the logo from their conversation.</w:t>
            </w:r>
          </w:p>
        </w:tc>
        <w:tc>
          <w:tcPr>
            <w:tcW w:w="1080" w:type="dxa"/>
          </w:tcPr>
          <w:p w:rsidR="00EB484A" w:rsidRDefault="008F346A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interpersonal</w:t>
            </w:r>
          </w:p>
        </w:tc>
        <w:tc>
          <w:tcPr>
            <w:tcW w:w="1260" w:type="dxa"/>
          </w:tcPr>
          <w:p w:rsidR="00EB484A" w:rsidRDefault="0083233F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10min</w:t>
            </w:r>
          </w:p>
        </w:tc>
        <w:tc>
          <w:tcPr>
            <w:tcW w:w="2160" w:type="dxa"/>
          </w:tcPr>
          <w:p w:rsidR="00EB484A" w:rsidRDefault="008F346A" w:rsidP="00F734CB">
            <w:pPr>
              <w:rPr>
                <w:lang w:eastAsia="zh-CN"/>
              </w:rPr>
            </w:pPr>
            <w:r>
              <w:rPr>
                <w:lang w:eastAsia="zh-CN"/>
              </w:rPr>
              <w:t>P</w:t>
            </w:r>
            <w:r>
              <w:rPr>
                <w:rFonts w:hint="eastAsia"/>
                <w:lang w:eastAsia="zh-CN"/>
              </w:rPr>
              <w:t>ictures with different logos on them.</w:t>
            </w: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Application</w:t>
            </w:r>
            <w:r>
              <w:t xml:space="preserve"> – appropriately </w:t>
            </w:r>
            <w:proofErr w:type="spellStart"/>
            <w:r>
              <w:t>scaffolded</w:t>
            </w:r>
            <w:proofErr w:type="spellEnd"/>
            <w:r>
              <w:t xml:space="preserve"> leading to independent communication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8F346A">
            <w:pPr>
              <w:rPr>
                <w:lang w:eastAsia="zh-CN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Default="003B2383" w:rsidP="003B2383">
            <w:pPr>
              <w:numPr>
                <w:ins w:id="3" w:author="Unknown"/>
              </w:numPr>
              <w:rPr>
                <w:lang w:eastAsia="zh-CN"/>
              </w:rPr>
            </w:pPr>
            <w:r>
              <w:rPr>
                <w:lang w:eastAsia="zh-CN"/>
              </w:rPr>
              <w:t>G</w:t>
            </w:r>
            <w:r>
              <w:rPr>
                <w:rFonts w:hint="eastAsia"/>
                <w:lang w:eastAsia="zh-CN"/>
              </w:rPr>
              <w:t xml:space="preserve">roups share </w:t>
            </w:r>
            <w:r>
              <w:rPr>
                <w:lang w:eastAsia="zh-CN"/>
              </w:rPr>
              <w:t>their</w:t>
            </w:r>
            <w:r>
              <w:rPr>
                <w:rFonts w:hint="eastAsia"/>
                <w:lang w:eastAsia="zh-CN"/>
              </w:rPr>
              <w:t xml:space="preserve"> discussion in class.</w:t>
            </w:r>
          </w:p>
        </w:tc>
        <w:tc>
          <w:tcPr>
            <w:tcW w:w="1080" w:type="dxa"/>
          </w:tcPr>
          <w:p w:rsidR="00570428" w:rsidRDefault="00570428" w:rsidP="00F734CB">
            <w:pPr>
              <w:rPr>
                <w:lang w:eastAsia="zh-CN"/>
              </w:rPr>
            </w:pPr>
          </w:p>
          <w:p w:rsidR="00570428" w:rsidRDefault="00570428" w:rsidP="00F734CB">
            <w:pPr>
              <w:rPr>
                <w:lang w:eastAsia="zh-CN"/>
              </w:rPr>
            </w:pPr>
          </w:p>
        </w:tc>
        <w:tc>
          <w:tcPr>
            <w:tcW w:w="1260" w:type="dxa"/>
          </w:tcPr>
          <w:p w:rsidR="00EB484A" w:rsidRDefault="003B2383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 min</w:t>
            </w:r>
          </w:p>
        </w:tc>
        <w:tc>
          <w:tcPr>
            <w:tcW w:w="2160" w:type="dxa"/>
          </w:tcPr>
          <w:p w:rsidR="00EB484A" w:rsidRDefault="00EB484A" w:rsidP="00F734CB">
            <w:pPr>
              <w:rPr>
                <w:lang w:eastAsia="zh-CN"/>
              </w:rPr>
            </w:pP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Pr="009330C7" w:rsidRDefault="00EB484A" w:rsidP="00F734CB">
            <w:pPr>
              <w:rPr>
                <w:b/>
              </w:rPr>
            </w:pPr>
            <w:r w:rsidRPr="009330C7">
              <w:rPr>
                <w:b/>
              </w:rPr>
              <w:t>Providing Input</w:t>
            </w:r>
            <w:r>
              <w:t xml:space="preserve">  - engaging learners, teaching new concepts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>
            <w:pPr>
              <w:rPr>
                <w:i/>
                <w:sz w:val="20"/>
                <w:lang w:eastAsia="zh-CN"/>
              </w:rPr>
            </w:pPr>
            <w:r w:rsidRPr="00873F97">
              <w:rPr>
                <w:i/>
                <w:sz w:val="20"/>
              </w:rPr>
              <w:t>if applicable</w:t>
            </w:r>
            <w:r>
              <w:rPr>
                <w:i/>
                <w:sz w:val="20"/>
              </w:rPr>
              <w:t>*</w:t>
            </w:r>
          </w:p>
          <w:p w:rsidR="008F346A" w:rsidRPr="00873F97" w:rsidRDefault="008F346A" w:rsidP="00F734CB">
            <w:pPr>
              <w:rPr>
                <w:i/>
                <w:sz w:val="20"/>
                <w:lang w:eastAsia="zh-CN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</w:p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Guided Participation</w:t>
            </w:r>
            <w:r>
              <w:t xml:space="preserve"> – student output leading to</w:t>
            </w:r>
          </w:p>
          <w:p w:rsidR="00EB484A" w:rsidRPr="009330C7" w:rsidRDefault="00EB484A" w:rsidP="00F734CB">
            <w:pPr>
              <w:rPr>
                <w:b/>
              </w:rPr>
            </w:pPr>
            <w:r>
              <w:t>meaningful interaction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>
            <w:pPr>
              <w:rPr>
                <w:i/>
                <w:sz w:val="20"/>
                <w:lang w:eastAsia="zh-CN"/>
              </w:rPr>
            </w:pPr>
            <w:r w:rsidRPr="00873F97">
              <w:rPr>
                <w:i/>
                <w:sz w:val="20"/>
              </w:rPr>
              <w:t>if applicable</w:t>
            </w:r>
            <w:r>
              <w:rPr>
                <w:i/>
                <w:sz w:val="20"/>
              </w:rPr>
              <w:t>*</w:t>
            </w:r>
          </w:p>
          <w:p w:rsidR="008F346A" w:rsidRPr="008F346A" w:rsidRDefault="008F346A" w:rsidP="00550BD3">
            <w:pPr>
              <w:rPr>
                <w:i/>
                <w:sz w:val="20"/>
                <w:lang w:eastAsia="zh-CN"/>
              </w:rPr>
            </w:pPr>
          </w:p>
        </w:tc>
        <w:tc>
          <w:tcPr>
            <w:tcW w:w="2896" w:type="dxa"/>
            <w:shd w:val="clear" w:color="auto" w:fill="auto"/>
          </w:tcPr>
          <w:p w:rsidR="00550BD3" w:rsidRPr="00873F97" w:rsidRDefault="00313B59" w:rsidP="00313B59">
            <w:pPr>
              <w:rPr>
                <w:i/>
                <w:sz w:val="20"/>
                <w:lang w:eastAsia="zh-CN"/>
              </w:rPr>
            </w:pPr>
            <w:ins w:id="4" w:author="Terrill Laura" w:date="2011-03-14T09:56:00Z">
              <w:r>
                <w:rPr>
                  <w:lang w:eastAsia="zh-CN"/>
                </w:rPr>
                <w:t xml:space="preserve"> </w:t>
              </w:r>
            </w:ins>
          </w:p>
        </w:tc>
        <w:tc>
          <w:tcPr>
            <w:tcW w:w="1080" w:type="dxa"/>
          </w:tcPr>
          <w:p w:rsidR="00EB484A" w:rsidRDefault="00EB484A" w:rsidP="00F734CB">
            <w:pPr>
              <w:rPr>
                <w:lang w:eastAsia="zh-CN"/>
              </w:rPr>
            </w:pPr>
          </w:p>
        </w:tc>
        <w:tc>
          <w:tcPr>
            <w:tcW w:w="1260" w:type="dxa"/>
          </w:tcPr>
          <w:p w:rsidR="00EB484A" w:rsidRDefault="00EB484A" w:rsidP="00F734CB">
            <w:pPr>
              <w:rPr>
                <w:lang w:eastAsia="zh-CN"/>
              </w:rPr>
            </w:pPr>
          </w:p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Pr="009330C7" w:rsidRDefault="00EB484A" w:rsidP="00F734CB">
            <w:pPr>
              <w:rPr>
                <w:b/>
              </w:rPr>
            </w:pPr>
            <w:r w:rsidRPr="009330C7">
              <w:rPr>
                <w:b/>
              </w:rPr>
              <w:t>Application</w:t>
            </w:r>
            <w:r>
              <w:t xml:space="preserve"> – appropriately </w:t>
            </w:r>
            <w:proofErr w:type="spellStart"/>
            <w:r>
              <w:t>scaffolded</w:t>
            </w:r>
            <w:proofErr w:type="spellEnd"/>
            <w:r>
              <w:t xml:space="preserve"> leading to independent communication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EB484A">
            <w:pPr>
              <w:rPr>
                <w:i/>
                <w:sz w:val="20"/>
              </w:rPr>
            </w:pPr>
            <w:r w:rsidRPr="00873F97">
              <w:rPr>
                <w:i/>
                <w:sz w:val="20"/>
              </w:rPr>
              <w:t>if applicable</w:t>
            </w:r>
            <w:r>
              <w:rPr>
                <w:i/>
                <w:sz w:val="20"/>
              </w:rPr>
              <w:t>*</w:t>
            </w:r>
          </w:p>
          <w:p w:rsidR="00EB484A" w:rsidRPr="00873F97" w:rsidRDefault="00EB484A" w:rsidP="00F035D1">
            <w:pPr>
              <w:rPr>
                <w:i/>
                <w:sz w:val="20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764E36">
            <w:pPr>
              <w:rPr>
                <w:i/>
                <w:sz w:val="20"/>
              </w:rPr>
            </w:pPr>
          </w:p>
        </w:tc>
        <w:tc>
          <w:tcPr>
            <w:tcW w:w="1080" w:type="dxa"/>
          </w:tcPr>
          <w:p w:rsidR="00EB484A" w:rsidRDefault="00EB484A" w:rsidP="00550BD3">
            <w:pPr>
              <w:rPr>
                <w:lang w:eastAsia="zh-CN"/>
              </w:rPr>
            </w:pPr>
          </w:p>
        </w:tc>
        <w:tc>
          <w:tcPr>
            <w:tcW w:w="1260" w:type="dxa"/>
          </w:tcPr>
          <w:p w:rsidR="00EB484A" w:rsidRDefault="00EB484A" w:rsidP="00F734CB">
            <w:pPr>
              <w:rPr>
                <w:lang w:eastAsia="zh-CN"/>
              </w:rPr>
            </w:pPr>
          </w:p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374FD2">
              <w:rPr>
                <w:b/>
              </w:rPr>
              <w:t>Closure / Summative</w:t>
            </w:r>
            <w:r>
              <w:t xml:space="preserve"> </w:t>
            </w:r>
            <w:r w:rsidRPr="00374FD2">
              <w:rPr>
                <w:b/>
              </w:rPr>
              <w:t>Assessment</w:t>
            </w:r>
            <w:r>
              <w:t xml:space="preserve"> – knowing that each student met the lesson goals</w:t>
            </w:r>
          </w:p>
        </w:tc>
        <w:tc>
          <w:tcPr>
            <w:tcW w:w="2896" w:type="dxa"/>
            <w:shd w:val="clear" w:color="auto" w:fill="auto"/>
          </w:tcPr>
          <w:p w:rsidR="00550BD3" w:rsidRDefault="00D408CE" w:rsidP="00550BD3">
            <w:pPr>
              <w:rPr>
                <w:lang w:eastAsia="zh-CN"/>
              </w:rPr>
            </w:pPr>
            <w:r>
              <w:t>•</w:t>
            </w:r>
            <w:r w:rsidR="00C40C03">
              <w:rPr>
                <w:rFonts w:hint="eastAsia"/>
                <w:lang w:eastAsia="zh-CN"/>
              </w:rPr>
              <w:t xml:space="preserve"> </w:t>
            </w:r>
            <w:r w:rsidR="00C40C03">
              <w:rPr>
                <w:lang w:eastAsia="zh-CN"/>
              </w:rPr>
              <w:t>The</w:t>
            </w:r>
            <w:r w:rsidR="00C40C03">
              <w:rPr>
                <w:rFonts w:hint="eastAsia"/>
                <w:lang w:eastAsia="zh-CN"/>
              </w:rPr>
              <w:t xml:space="preserve"> teacher shows logos one by one.</w:t>
            </w:r>
          </w:p>
          <w:p w:rsidR="003F281D" w:rsidRDefault="003F281D" w:rsidP="0062564E">
            <w:pPr>
              <w:rPr>
                <w:lang w:eastAsia="zh-CN"/>
              </w:rPr>
            </w:pPr>
          </w:p>
        </w:tc>
        <w:tc>
          <w:tcPr>
            <w:tcW w:w="2896" w:type="dxa"/>
            <w:shd w:val="clear" w:color="auto" w:fill="auto"/>
          </w:tcPr>
          <w:p w:rsidR="0062564E" w:rsidRDefault="0062564E" w:rsidP="00C40C03">
            <w:pPr>
              <w:rPr>
                <w:lang w:eastAsia="zh-CN"/>
              </w:rPr>
            </w:pP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 xml:space="preserve">tudents write </w:t>
            </w:r>
            <w:r w:rsidR="00C40C03">
              <w:rPr>
                <w:rFonts w:hint="eastAsia"/>
                <w:lang w:eastAsia="zh-CN"/>
              </w:rPr>
              <w:t>the name of the pollution associated with that logo.</w:t>
            </w:r>
          </w:p>
        </w:tc>
        <w:tc>
          <w:tcPr>
            <w:tcW w:w="1080" w:type="dxa"/>
          </w:tcPr>
          <w:p w:rsidR="00EB484A" w:rsidRDefault="0062564E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interpretive</w:t>
            </w:r>
          </w:p>
        </w:tc>
        <w:tc>
          <w:tcPr>
            <w:tcW w:w="1260" w:type="dxa"/>
          </w:tcPr>
          <w:p w:rsidR="00EB484A" w:rsidRDefault="0083233F" w:rsidP="00F734CB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 min</w:t>
            </w:r>
          </w:p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Extension Activities</w:t>
            </w:r>
            <w:r>
              <w:t xml:space="preserve"> – </w:t>
            </w:r>
          </w:p>
          <w:p w:rsidR="00EB484A" w:rsidRDefault="00EB484A" w:rsidP="00F734CB">
            <w:r>
              <w:t xml:space="preserve">homework, projects, </w:t>
            </w:r>
            <w:proofErr w:type="spellStart"/>
            <w:r>
              <w:t>etc</w:t>
            </w:r>
            <w:proofErr w:type="spellEnd"/>
            <w:r>
              <w:t>, meaningful application of language goals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2896" w:type="dxa"/>
            <w:shd w:val="clear" w:color="auto" w:fill="auto"/>
          </w:tcPr>
          <w:p w:rsidR="00EB484A" w:rsidRDefault="00493843" w:rsidP="00C40C03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Students are asked to find the environmental logos in their community </w:t>
            </w:r>
            <w:r w:rsidR="00C40C03">
              <w:rPr>
                <w:rFonts w:hint="eastAsia"/>
                <w:lang w:eastAsia="zh-CN"/>
              </w:rPr>
              <w:t xml:space="preserve">or on the internet </w:t>
            </w:r>
            <w:r>
              <w:rPr>
                <w:rFonts w:hint="eastAsia"/>
                <w:lang w:eastAsia="zh-CN"/>
              </w:rPr>
              <w:t>and bring them to the next class.</w:t>
            </w:r>
          </w:p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</w:tbl>
    <w:p w:rsidR="004A5429" w:rsidRDefault="004A5429" w:rsidP="00F734CB">
      <w:pPr>
        <w:rPr>
          <w:lang w:eastAsia="zh-CN"/>
        </w:rPr>
      </w:pPr>
    </w:p>
    <w:p w:rsidR="00034644" w:rsidRDefault="00F15734" w:rsidP="00F734CB">
      <w:pPr>
        <w:rPr>
          <w:lang w:eastAsia="zh-CN"/>
        </w:rPr>
      </w:pPr>
      <w:r>
        <w:lastRenderedPageBreak/>
        <w:t>*Providing Input, Guided Participation, Application –</w:t>
      </w:r>
      <w:r w:rsidR="00DA0B90">
        <w:t xml:space="preserve"> These 3 will </w:t>
      </w:r>
      <w:r>
        <w:t xml:space="preserve">be repeated </w:t>
      </w:r>
      <w:r w:rsidR="00DA0B90">
        <w:t xml:space="preserve">as a cycle </w:t>
      </w:r>
      <w:r>
        <w:t>as often as necessary during a class. Brain research suggests that this cycle matches the attention span of the learner</w:t>
      </w:r>
      <w:r w:rsidR="00DA0B90">
        <w:t xml:space="preserve"> and would not exceed 20 minutes.  A 50-minute class would have 2 such cycles. A 90-minute block class would have 4.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3176"/>
      </w:tblGrid>
      <w:tr w:rsidR="00034644">
        <w:tc>
          <w:tcPr>
            <w:tcW w:w="13176" w:type="dxa"/>
          </w:tcPr>
          <w:p w:rsidR="00034644" w:rsidRPr="00034644" w:rsidRDefault="00034644" w:rsidP="00034644">
            <w:pPr>
              <w:rPr>
                <w:b/>
              </w:rPr>
            </w:pPr>
            <w:r w:rsidRPr="00374FD2">
              <w:rPr>
                <w:b/>
              </w:rPr>
              <w:t>Comment on how this lesson connects to the 5C’s.  How does this lesson integrate language, culture and content?</w:t>
            </w:r>
          </w:p>
          <w:p w:rsidR="00034644" w:rsidRDefault="00034644" w:rsidP="00034644">
            <w:r>
              <w:rPr>
                <w:b/>
              </w:rPr>
              <w:t xml:space="preserve">        </w:t>
            </w:r>
            <w:r w:rsidRPr="00277876">
              <w:rPr>
                <w:b/>
              </w:rPr>
              <w:t>ACTFL 2c, 4b, 4c</w:t>
            </w:r>
            <w:r>
              <w:t xml:space="preserve"> </w:t>
            </w:r>
            <w:r>
              <w:tab/>
            </w:r>
            <w:r w:rsidRPr="00CE515B">
              <w:rPr>
                <w:b/>
              </w:rPr>
              <w:t>Culture Content</w:t>
            </w:r>
            <w:r>
              <w:t xml:space="preserve"> – Perspectives</w:t>
            </w:r>
            <w:r w:rsidR="00C40C03">
              <w:t>,</w:t>
            </w:r>
            <w:r w:rsidR="00C40C03">
              <w:rPr>
                <w:rFonts w:hint="eastAsia"/>
                <w:lang w:eastAsia="zh-CN"/>
              </w:rPr>
              <w:t xml:space="preserve"> </w:t>
            </w:r>
            <w:r>
              <w:t xml:space="preserve">Practices, Products: </w:t>
            </w:r>
          </w:p>
          <w:p w:rsidR="00034644" w:rsidRDefault="00034644" w:rsidP="00F734CB">
            <w:r>
              <w:rPr>
                <w:b/>
              </w:rPr>
              <w:t xml:space="preserve">        </w:t>
            </w:r>
            <w:r w:rsidRPr="00277876">
              <w:rPr>
                <w:b/>
              </w:rPr>
              <w:t>ACTFL 2c, 4b</w:t>
            </w:r>
            <w:r>
              <w:rPr>
                <w:b/>
              </w:rPr>
              <w:tab/>
            </w:r>
            <w:r>
              <w:tab/>
            </w:r>
            <w:r w:rsidRPr="00CE515B">
              <w:rPr>
                <w:b/>
              </w:rPr>
              <w:t>Connections</w:t>
            </w:r>
            <w:r>
              <w:t xml:space="preserve"> to other content areas: </w:t>
            </w:r>
          </w:p>
        </w:tc>
      </w:tr>
      <w:tr w:rsidR="00034644">
        <w:trPr>
          <w:trHeight w:val="1997"/>
        </w:trPr>
        <w:tc>
          <w:tcPr>
            <w:tcW w:w="13176" w:type="dxa"/>
          </w:tcPr>
          <w:p w:rsidR="00617E91" w:rsidRDefault="00617E91" w:rsidP="00617E91">
            <w:pPr>
              <w:rPr>
                <w:rFonts w:ascii="Times" w:hAnsi="Times"/>
                <w:color w:val="000000"/>
                <w:szCs w:val="20"/>
              </w:rPr>
            </w:pPr>
            <w:r w:rsidRPr="00D408CE">
              <w:rPr>
                <w:b/>
                <w:lang w:eastAsia="zh-CN"/>
              </w:rPr>
              <w:t>C</w:t>
            </w:r>
            <w:r w:rsidRPr="00D408CE">
              <w:rPr>
                <w:rFonts w:hint="eastAsia"/>
                <w:b/>
                <w:lang w:eastAsia="zh-CN"/>
              </w:rPr>
              <w:t>ommunication</w:t>
            </w:r>
            <w:r>
              <w:rPr>
                <w:rFonts w:hint="eastAsia"/>
                <w:lang w:eastAsia="zh-CN"/>
              </w:rPr>
              <w:t xml:space="preserve">: </w:t>
            </w: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 xml:space="preserve">tudents work as a group </w:t>
            </w:r>
            <w:r>
              <w:rPr>
                <w:rFonts w:ascii="Times" w:hAnsi="Times"/>
                <w:color w:val="000000"/>
                <w:szCs w:val="20"/>
              </w:rPr>
              <w:t xml:space="preserve">to 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discuss</w:t>
            </w:r>
            <w:r>
              <w:rPr>
                <w:rFonts w:ascii="Times" w:hAnsi="Times"/>
                <w:color w:val="000000"/>
                <w:szCs w:val="20"/>
              </w:rPr>
              <w:t xml:space="preserve">. </w:t>
            </w:r>
          </w:p>
          <w:p w:rsidR="00617E91" w:rsidRDefault="00617E91" w:rsidP="00617E91">
            <w:pPr>
              <w:rPr>
                <w:rFonts w:ascii="Times" w:hAnsi="Times"/>
                <w:color w:val="000000"/>
                <w:szCs w:val="20"/>
                <w:lang w:eastAsia="zh-CN"/>
              </w:rPr>
            </w:pPr>
            <w:r w:rsidRPr="00D408CE">
              <w:rPr>
                <w:rFonts w:hint="eastAsia"/>
                <w:b/>
                <w:lang w:eastAsia="zh-CN"/>
              </w:rPr>
              <w:t>Connection</w:t>
            </w:r>
            <w:r>
              <w:rPr>
                <w:rFonts w:hint="eastAsia"/>
                <w:lang w:eastAsia="zh-CN"/>
              </w:rPr>
              <w:t>:</w:t>
            </w:r>
            <w:r w:rsidR="00493843">
              <w:rPr>
                <w:rFonts w:hint="eastAsia"/>
                <w:lang w:eastAsia="zh-CN"/>
              </w:rPr>
              <w:t xml:space="preserve"> Social study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 xml:space="preserve">tudents </w:t>
            </w:r>
            <w:r w:rsidR="00493843">
              <w:rPr>
                <w:rFonts w:hint="eastAsia"/>
                <w:lang w:eastAsia="zh-CN"/>
              </w:rPr>
              <w:t>learn and discuss various environmental logos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>.</w:t>
            </w:r>
          </w:p>
          <w:p w:rsidR="00C40C03" w:rsidRDefault="00617E91" w:rsidP="00C40C03">
            <w:pPr>
              <w:rPr>
                <w:lang w:eastAsia="zh-CN"/>
              </w:rPr>
            </w:pPr>
            <w:r w:rsidRPr="00D408CE">
              <w:rPr>
                <w:rFonts w:ascii="Times" w:hAnsi="Times" w:hint="eastAsia"/>
                <w:b/>
                <w:color w:val="000000"/>
                <w:szCs w:val="20"/>
                <w:lang w:eastAsia="zh-CN"/>
              </w:rPr>
              <w:t>Culture</w:t>
            </w:r>
            <w:r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: </w:t>
            </w:r>
            <w:r w:rsidR="00C40C03">
              <w:rPr>
                <w:lang w:eastAsia="zh-CN"/>
              </w:rPr>
              <w:t>S</w:t>
            </w:r>
            <w:r w:rsidR="00C40C03">
              <w:rPr>
                <w:rFonts w:hint="eastAsia"/>
                <w:lang w:eastAsia="zh-CN"/>
              </w:rPr>
              <w:t xml:space="preserve">tudents </w:t>
            </w:r>
            <w:r w:rsidR="00C40C03">
              <w:rPr>
                <w:lang w:eastAsia="zh-CN"/>
              </w:rPr>
              <w:t>understand Chinese</w:t>
            </w:r>
            <w:r w:rsidR="00C40C03">
              <w:rPr>
                <w:rFonts w:hint="eastAsia"/>
                <w:lang w:eastAsia="zh-CN"/>
              </w:rPr>
              <w:t xml:space="preserve"> perspectives towards environmental issues. </w:t>
            </w:r>
          </w:p>
          <w:p w:rsidR="00C40C03" w:rsidRDefault="00D408CE" w:rsidP="00C40C03">
            <w:pPr>
              <w:rPr>
                <w:lang w:eastAsia="zh-CN"/>
              </w:rPr>
            </w:pPr>
            <w:r>
              <w:rPr>
                <w:rFonts w:ascii="Times" w:hAnsi="Times" w:hint="eastAsia"/>
                <w:b/>
                <w:color w:val="000000"/>
                <w:szCs w:val="20"/>
                <w:lang w:eastAsia="zh-CN"/>
              </w:rPr>
              <w:t>Comparison</w:t>
            </w:r>
            <w:r w:rsidR="000B35B5">
              <w:rPr>
                <w:rFonts w:ascii="Times" w:hAnsi="Times" w:hint="eastAsia"/>
                <w:color w:val="000000"/>
                <w:szCs w:val="20"/>
                <w:lang w:eastAsia="zh-CN"/>
              </w:rPr>
              <w:t xml:space="preserve">: </w:t>
            </w:r>
            <w:r w:rsidR="00C40C03">
              <w:rPr>
                <w:rFonts w:hint="eastAsia"/>
                <w:lang w:eastAsia="zh-CN"/>
              </w:rPr>
              <w:t>China</w:t>
            </w:r>
            <w:r w:rsidR="00C40C03">
              <w:rPr>
                <w:lang w:eastAsia="zh-CN"/>
              </w:rPr>
              <w:t>’</w:t>
            </w:r>
            <w:r w:rsidR="00C40C03">
              <w:rPr>
                <w:rFonts w:hint="eastAsia"/>
                <w:lang w:eastAsia="zh-CN"/>
              </w:rPr>
              <w:t xml:space="preserve">s current situation with the situation in </w:t>
            </w:r>
            <w:r w:rsidR="00C40C03">
              <w:rPr>
                <w:lang w:eastAsia="zh-CN"/>
              </w:rPr>
              <w:t>their</w:t>
            </w:r>
            <w:r w:rsidR="00C40C03">
              <w:rPr>
                <w:rFonts w:hint="eastAsia"/>
                <w:lang w:eastAsia="zh-CN"/>
              </w:rPr>
              <w:t xml:space="preserve"> own country. </w:t>
            </w:r>
            <w:r w:rsidR="00C40C03">
              <w:rPr>
                <w:lang w:eastAsia="zh-CN"/>
              </w:rPr>
              <w:t>S</w:t>
            </w:r>
            <w:r w:rsidR="00C40C03">
              <w:rPr>
                <w:rFonts w:hint="eastAsia"/>
                <w:lang w:eastAsia="zh-CN"/>
              </w:rPr>
              <w:t xml:space="preserve">tudents explore and </w:t>
            </w:r>
            <w:r w:rsidR="00C40C03">
              <w:rPr>
                <w:lang w:eastAsia="zh-CN"/>
              </w:rPr>
              <w:t>discuss</w:t>
            </w:r>
            <w:r w:rsidR="00C40C03">
              <w:rPr>
                <w:rFonts w:hint="eastAsia"/>
                <w:lang w:eastAsia="zh-CN"/>
              </w:rPr>
              <w:t xml:space="preserve"> the reasons that caused to the serious pollution in China.</w:t>
            </w:r>
          </w:p>
          <w:p w:rsidR="00034644" w:rsidRPr="00D408CE" w:rsidRDefault="00034644" w:rsidP="00F734CB">
            <w:pPr>
              <w:rPr>
                <w:rFonts w:ascii="Times" w:hAnsi="Times"/>
                <w:color w:val="000000"/>
                <w:szCs w:val="20"/>
                <w:lang w:eastAsia="zh-CN"/>
              </w:rPr>
            </w:pPr>
          </w:p>
        </w:tc>
      </w:tr>
    </w:tbl>
    <w:p w:rsidR="00CE515B" w:rsidRPr="00277876" w:rsidRDefault="00CE515B" w:rsidP="00AA544A">
      <w:pPr>
        <w:rPr>
          <w:lang w:eastAsia="zh-CN"/>
        </w:rPr>
      </w:pPr>
    </w:p>
    <w:sectPr w:rsidR="00CE515B" w:rsidRPr="00277876" w:rsidSect="00EB484A">
      <w:type w:val="continuous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Manga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572A7"/>
    <w:multiLevelType w:val="hybridMultilevel"/>
    <w:tmpl w:val="96A83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CB"/>
    <w:rsid w:val="00023E8E"/>
    <w:rsid w:val="00034644"/>
    <w:rsid w:val="000B35B5"/>
    <w:rsid w:val="000F4DE6"/>
    <w:rsid w:val="00133091"/>
    <w:rsid w:val="0021098A"/>
    <w:rsid w:val="0024713A"/>
    <w:rsid w:val="00277876"/>
    <w:rsid w:val="00280B06"/>
    <w:rsid w:val="00283913"/>
    <w:rsid w:val="00313B59"/>
    <w:rsid w:val="00374FD2"/>
    <w:rsid w:val="003B2383"/>
    <w:rsid w:val="003E6CE8"/>
    <w:rsid w:val="003F281D"/>
    <w:rsid w:val="0043496C"/>
    <w:rsid w:val="00493843"/>
    <w:rsid w:val="004A5429"/>
    <w:rsid w:val="004D7AA4"/>
    <w:rsid w:val="00533A70"/>
    <w:rsid w:val="005405A9"/>
    <w:rsid w:val="00550BD3"/>
    <w:rsid w:val="00570428"/>
    <w:rsid w:val="005F5397"/>
    <w:rsid w:val="00617E91"/>
    <w:rsid w:val="0062564E"/>
    <w:rsid w:val="0065598C"/>
    <w:rsid w:val="00673CC8"/>
    <w:rsid w:val="006E0494"/>
    <w:rsid w:val="00756D00"/>
    <w:rsid w:val="00764E36"/>
    <w:rsid w:val="007B7E1E"/>
    <w:rsid w:val="0083233F"/>
    <w:rsid w:val="00873F97"/>
    <w:rsid w:val="008F346A"/>
    <w:rsid w:val="009239D6"/>
    <w:rsid w:val="009330C7"/>
    <w:rsid w:val="00934729"/>
    <w:rsid w:val="009639F4"/>
    <w:rsid w:val="00991A12"/>
    <w:rsid w:val="00994BA1"/>
    <w:rsid w:val="009C69B8"/>
    <w:rsid w:val="00A10D4A"/>
    <w:rsid w:val="00AA544A"/>
    <w:rsid w:val="00AE16DB"/>
    <w:rsid w:val="00AE646E"/>
    <w:rsid w:val="00AF4A3B"/>
    <w:rsid w:val="00B81AA2"/>
    <w:rsid w:val="00B85803"/>
    <w:rsid w:val="00B87F48"/>
    <w:rsid w:val="00BB6F50"/>
    <w:rsid w:val="00BE0BC6"/>
    <w:rsid w:val="00BF4D80"/>
    <w:rsid w:val="00BF617A"/>
    <w:rsid w:val="00C029A9"/>
    <w:rsid w:val="00C26DFB"/>
    <w:rsid w:val="00C333ED"/>
    <w:rsid w:val="00C40C03"/>
    <w:rsid w:val="00C460B3"/>
    <w:rsid w:val="00C56490"/>
    <w:rsid w:val="00C82CA3"/>
    <w:rsid w:val="00C920E6"/>
    <w:rsid w:val="00CD7316"/>
    <w:rsid w:val="00CE2C03"/>
    <w:rsid w:val="00CE41F3"/>
    <w:rsid w:val="00CE515B"/>
    <w:rsid w:val="00D04B0E"/>
    <w:rsid w:val="00D408CE"/>
    <w:rsid w:val="00D8022A"/>
    <w:rsid w:val="00DA0B90"/>
    <w:rsid w:val="00EB484A"/>
    <w:rsid w:val="00EC18BB"/>
    <w:rsid w:val="00F035D1"/>
    <w:rsid w:val="00F110C0"/>
    <w:rsid w:val="00F15734"/>
    <w:rsid w:val="00F734CB"/>
    <w:rsid w:val="00FC1A9A"/>
    <w:rsid w:val="00FD05C1"/>
    <w:rsid w:val="00FF2DF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B6F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B6F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ytimes.com/interactive/2007/08/26/world/asia/choking_on_growth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hy</cp:lastModifiedBy>
  <cp:revision>6</cp:revision>
  <dcterms:created xsi:type="dcterms:W3CDTF">2011-04-24T21:45:00Z</dcterms:created>
  <dcterms:modified xsi:type="dcterms:W3CDTF">2011-05-03T04:23:00Z</dcterms:modified>
</cp:coreProperties>
</file>